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EA6B77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del w:id="0" w:author="Marta Kowalska" w:date="2025-11-04T09:38:00Z" w16du:dateUtc="2025-11-04T08:38:00Z">
        <w:r w:rsidRPr="00D25B65" w:rsidDel="008C0AFA">
          <w:rPr>
            <w:rFonts w:ascii="Cambria" w:eastAsia="Times New Roman" w:hAnsi="Cambria" w:cs="Arial"/>
            <w:bCs/>
            <w:i/>
            <w:iCs/>
            <w:lang w:eastAsia="pl-PL"/>
          </w:rPr>
          <w:delText xml:space="preserve">___________________________________________ </w:delText>
        </w:r>
      </w:del>
      <w:ins w:id="1" w:author="Marta Kowalska" w:date="2025-11-04T09:38:00Z" w16du:dateUtc="2025-11-04T08:38:00Z">
        <w:r w:rsidR="008C0AFA">
          <w:rPr>
            <w:rFonts w:ascii="Cambria" w:eastAsia="Times New Roman" w:hAnsi="Cambria" w:cs="Arial"/>
            <w:bCs/>
            <w:i/>
            <w:iCs/>
            <w:lang w:eastAsia="pl-PL"/>
          </w:rPr>
          <w:t xml:space="preserve">Żmigród </w:t>
        </w:r>
      </w:ins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 roku </w:t>
      </w:r>
      <w:del w:id="2" w:author="Marta Kowalska" w:date="2025-11-04T09:38:00Z" w16du:dateUtc="2025-11-04T08:38:00Z">
        <w:r w:rsidRPr="00D25B65" w:rsidDel="008C0AFA">
          <w:rPr>
            <w:rFonts w:ascii="Cambria" w:eastAsia="Times New Roman" w:hAnsi="Cambria" w:cs="Arial"/>
            <w:bCs/>
            <w:i/>
            <w:iCs/>
            <w:lang w:eastAsia="pl-PL"/>
          </w:rPr>
          <w:delText>________</w:delText>
        </w:r>
        <w:r w:rsidRPr="00650830" w:rsidDel="008C0AFA">
          <w:rPr>
            <w:rFonts w:ascii="Cambria" w:eastAsia="Times New Roman" w:hAnsi="Cambria" w:cs="Arial"/>
            <w:bCs/>
            <w:lang w:eastAsia="pl-PL"/>
          </w:rPr>
          <w:delText xml:space="preserve">” </w:delText>
        </w:r>
      </w:del>
      <w:ins w:id="3" w:author="Marta Kowalska" w:date="2025-11-04T09:38:00Z" w16du:dateUtc="2025-11-04T08:38:00Z">
        <w:r w:rsidR="008C0AFA">
          <w:rPr>
            <w:rFonts w:ascii="Cambria" w:eastAsia="Times New Roman" w:hAnsi="Cambria" w:cs="Arial"/>
            <w:bCs/>
            <w:i/>
            <w:iCs/>
            <w:lang w:eastAsia="pl-PL"/>
          </w:rPr>
          <w:t>2026</w:t>
        </w:r>
        <w:r w:rsidR="008C0AFA" w:rsidRPr="00650830">
          <w:rPr>
            <w:rFonts w:ascii="Cambria" w:eastAsia="Times New Roman" w:hAnsi="Cambria" w:cs="Arial"/>
            <w:bCs/>
            <w:lang w:eastAsia="pl-PL"/>
          </w:rPr>
          <w:t xml:space="preserve">” </w:t>
        </w:r>
      </w:ins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0" w:name="_Hlk43743043"/>
      <w:bookmarkStart w:id="11" w:name="_Hlk43743063"/>
      <w:bookmarkStart w:id="12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13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0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11"/>
      <w:bookmarkEnd w:id="13"/>
    </w:p>
    <w:bookmarkEnd w:id="12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B1769" w14:textId="77777777" w:rsidR="00EE7D1B" w:rsidRDefault="00EE7D1B" w:rsidP="00A2664D">
      <w:pPr>
        <w:spacing w:after="0" w:line="240" w:lineRule="auto"/>
      </w:pPr>
      <w:r>
        <w:separator/>
      </w:r>
    </w:p>
  </w:endnote>
  <w:endnote w:type="continuationSeparator" w:id="0">
    <w:p w14:paraId="523E4073" w14:textId="77777777" w:rsidR="00EE7D1B" w:rsidRDefault="00EE7D1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5BC0B" w14:textId="77777777" w:rsidR="00EE7D1B" w:rsidRDefault="00EE7D1B" w:rsidP="00A2664D">
      <w:pPr>
        <w:spacing w:after="0" w:line="240" w:lineRule="auto"/>
      </w:pPr>
      <w:r>
        <w:separator/>
      </w:r>
    </w:p>
  </w:footnote>
  <w:footnote w:type="continuationSeparator" w:id="0">
    <w:p w14:paraId="419357CF" w14:textId="77777777" w:rsidR="00EE7D1B" w:rsidRDefault="00EE7D1B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1EE250D3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ins w:id="5" w:author="JiW" w:date="2025-10-27T10:44:00Z" w16du:dateUtc="2025-10-27T09:44:00Z">
        <w:r w:rsidR="00063307">
          <w:rPr>
            <w:rFonts w:ascii="Cambria" w:hAnsi="Cambria" w:cs="Arial"/>
            <w:sz w:val="16"/>
            <w:szCs w:val="16"/>
          </w:rPr>
          <w:t xml:space="preserve"> osoby </w:t>
        </w:r>
      </w:ins>
      <w:ins w:id="6" w:author="JiW" w:date="2025-10-27T10:45:00Z" w16du:dateUtc="2025-10-27T09:45:00Z">
        <w:r w:rsidR="00063307">
          <w:rPr>
            <w:rFonts w:ascii="Cambria" w:hAnsi="Cambria" w:cs="Arial"/>
            <w:sz w:val="16"/>
            <w:szCs w:val="16"/>
          </w:rPr>
          <w:t xml:space="preserve">fizycznej lub prawnej, </w:t>
        </w:r>
      </w:ins>
      <w:r w:rsidRPr="00DE47FC">
        <w:rPr>
          <w:rFonts w:ascii="Cambria" w:hAnsi="Cambria" w:cs="Arial"/>
          <w:sz w:val="16"/>
          <w:szCs w:val="16"/>
        </w:rPr>
        <w:t> podmiotu</w:t>
      </w:r>
      <w:ins w:id="7" w:author="JiW" w:date="2025-10-27T10:45:00Z" w16du:dateUtc="2025-10-27T09:45:00Z">
        <w:r w:rsidR="00063307">
          <w:rPr>
            <w:rFonts w:ascii="Cambria" w:hAnsi="Cambria" w:cs="Arial"/>
            <w:sz w:val="16"/>
            <w:szCs w:val="16"/>
          </w:rPr>
          <w:t xml:space="preserve"> lub organu</w:t>
        </w:r>
      </w:ins>
      <w:r w:rsidRPr="00DE47FC">
        <w:rPr>
          <w:rFonts w:ascii="Cambria" w:hAnsi="Cambria" w:cs="Arial"/>
          <w:sz w:val="16"/>
          <w:szCs w:val="16"/>
        </w:rPr>
        <w:t>, o który</w:t>
      </w:r>
      <w:ins w:id="8" w:author="JiW" w:date="2025-10-27T10:45:00Z" w16du:dateUtc="2025-10-27T09:45:00Z">
        <w:r w:rsidR="00063307">
          <w:rPr>
            <w:rFonts w:ascii="Cambria" w:hAnsi="Cambria" w:cs="Arial"/>
            <w:sz w:val="16"/>
            <w:szCs w:val="16"/>
          </w:rPr>
          <w:t>ch</w:t>
        </w:r>
      </w:ins>
      <w:del w:id="9" w:author="JiW" w:date="2025-10-27T10:45:00Z" w16du:dateUtc="2025-10-27T09:45:00Z">
        <w:r w:rsidRPr="00DE47FC" w:rsidDel="00063307">
          <w:rPr>
            <w:rFonts w:ascii="Cambria" w:hAnsi="Cambria" w:cs="Arial"/>
            <w:sz w:val="16"/>
            <w:szCs w:val="16"/>
          </w:rPr>
          <w:delText>m</w:delText>
        </w:r>
      </w:del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4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ta Kowalska">
    <w15:presenceInfo w15:providerId="AD" w15:userId="S::marta.kowalska1@ad.lasy.gov.pl::9ebcf9ed-adcb-4af9-ae2c-153feb073798"/>
  </w15:person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63307"/>
    <w:rsid w:val="000E7191"/>
    <w:rsid w:val="0012672A"/>
    <w:rsid w:val="00137DE0"/>
    <w:rsid w:val="00187069"/>
    <w:rsid w:val="001D2114"/>
    <w:rsid w:val="002016D4"/>
    <w:rsid w:val="002207FF"/>
    <w:rsid w:val="002C25AB"/>
    <w:rsid w:val="002C494C"/>
    <w:rsid w:val="002E4C20"/>
    <w:rsid w:val="00307223"/>
    <w:rsid w:val="003B1BAE"/>
    <w:rsid w:val="00484ABC"/>
    <w:rsid w:val="005336A1"/>
    <w:rsid w:val="005470E1"/>
    <w:rsid w:val="005D54F1"/>
    <w:rsid w:val="00613086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602FE"/>
    <w:rsid w:val="008C0AFA"/>
    <w:rsid w:val="008C1B49"/>
    <w:rsid w:val="0090212F"/>
    <w:rsid w:val="009E1213"/>
    <w:rsid w:val="009F1ADE"/>
    <w:rsid w:val="00A13059"/>
    <w:rsid w:val="00A21C72"/>
    <w:rsid w:val="00A2664D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EE7D1B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501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Marta Kowalska</cp:lastModifiedBy>
  <cp:revision>20</cp:revision>
  <dcterms:created xsi:type="dcterms:W3CDTF">2022-06-26T18:30:00Z</dcterms:created>
  <dcterms:modified xsi:type="dcterms:W3CDTF">2025-11-04T08:38:00Z</dcterms:modified>
</cp:coreProperties>
</file>